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E2202" w14:textId="77777777" w:rsidR="002577AB" w:rsidRDefault="002577AB" w:rsidP="002577AB">
      <w:pPr>
        <w:jc w:val="center"/>
      </w:pPr>
    </w:p>
    <w:p w14:paraId="472B55C8" w14:textId="77777777" w:rsidR="002577AB" w:rsidRDefault="002577AB" w:rsidP="002577AB">
      <w:pPr>
        <w:jc w:val="center"/>
      </w:pPr>
    </w:p>
    <w:p w14:paraId="6486B631" w14:textId="77777777" w:rsidR="002577AB" w:rsidRDefault="002577AB" w:rsidP="002577AB">
      <w:pPr>
        <w:jc w:val="center"/>
      </w:pPr>
    </w:p>
    <w:p w14:paraId="1F085C28" w14:textId="77777777" w:rsidR="002577AB" w:rsidRDefault="002577AB" w:rsidP="002577AB">
      <w:pPr>
        <w:jc w:val="center"/>
      </w:pPr>
    </w:p>
    <w:p w14:paraId="1EC422A8" w14:textId="77777777" w:rsidR="002577AB" w:rsidRDefault="002577AB" w:rsidP="002577AB">
      <w:pPr>
        <w:jc w:val="center"/>
      </w:pPr>
    </w:p>
    <w:p w14:paraId="65723C61" w14:textId="77777777" w:rsidR="002577AB" w:rsidRDefault="002577AB" w:rsidP="002577AB">
      <w:pPr>
        <w:jc w:val="center"/>
      </w:pPr>
    </w:p>
    <w:p w14:paraId="6A833BAA" w14:textId="77777777" w:rsidR="002577AB" w:rsidRDefault="002577AB" w:rsidP="002577AB">
      <w:pPr>
        <w:jc w:val="center"/>
      </w:pPr>
    </w:p>
    <w:p w14:paraId="4794CE36" w14:textId="77777777" w:rsidR="002577AB" w:rsidRDefault="002577AB" w:rsidP="002577AB">
      <w:pPr>
        <w:jc w:val="center"/>
      </w:pPr>
    </w:p>
    <w:p w14:paraId="32B7C536" w14:textId="77777777" w:rsidR="002577AB" w:rsidRDefault="002577AB" w:rsidP="002577AB">
      <w:pPr>
        <w:jc w:val="center"/>
      </w:pPr>
    </w:p>
    <w:p w14:paraId="4F15690E" w14:textId="77777777" w:rsidR="002577AB" w:rsidRDefault="002577AB" w:rsidP="002577AB">
      <w:pPr>
        <w:jc w:val="center"/>
      </w:pPr>
    </w:p>
    <w:p w14:paraId="036C2005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 xml:space="preserve">Technické a provozní standardy </w:t>
      </w:r>
      <w:r w:rsidR="00056F78">
        <w:rPr>
          <w:rFonts w:ascii="Arial" w:hAnsi="Arial" w:cs="Arial"/>
          <w:sz w:val="32"/>
          <w:szCs w:val="32"/>
        </w:rPr>
        <w:t xml:space="preserve">Integrovaného dopravního systému </w:t>
      </w:r>
      <w:r w:rsidRPr="00385148">
        <w:rPr>
          <w:rFonts w:ascii="Arial" w:hAnsi="Arial" w:cs="Arial"/>
          <w:sz w:val="32"/>
          <w:szCs w:val="32"/>
        </w:rPr>
        <w:t>Veřejn</w:t>
      </w:r>
      <w:r w:rsidR="00056F78">
        <w:rPr>
          <w:rFonts w:ascii="Arial" w:hAnsi="Arial" w:cs="Arial"/>
          <w:sz w:val="32"/>
          <w:szCs w:val="32"/>
        </w:rPr>
        <w:t>á</w:t>
      </w:r>
      <w:r w:rsidRPr="00385148">
        <w:rPr>
          <w:rFonts w:ascii="Arial" w:hAnsi="Arial" w:cs="Arial"/>
          <w:sz w:val="32"/>
          <w:szCs w:val="32"/>
        </w:rPr>
        <w:t xml:space="preserve"> doprav</w:t>
      </w:r>
      <w:r w:rsidR="00056F78">
        <w:rPr>
          <w:rFonts w:ascii="Arial" w:hAnsi="Arial" w:cs="Arial"/>
          <w:sz w:val="32"/>
          <w:szCs w:val="32"/>
        </w:rPr>
        <w:t>a</w:t>
      </w:r>
      <w:r w:rsidRPr="00385148">
        <w:rPr>
          <w:rFonts w:ascii="Arial" w:hAnsi="Arial" w:cs="Arial"/>
          <w:sz w:val="32"/>
          <w:szCs w:val="32"/>
        </w:rPr>
        <w:t xml:space="preserve"> Vysočiny</w:t>
      </w:r>
    </w:p>
    <w:p w14:paraId="661522CD" w14:textId="77777777" w:rsidR="003E1F3F" w:rsidRPr="00644C19" w:rsidRDefault="007768C1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Příloha č. </w:t>
      </w:r>
      <w:r w:rsidR="00EA75D7">
        <w:rPr>
          <w:rFonts w:ascii="Arial" w:hAnsi="Arial" w:cs="Arial"/>
          <w:sz w:val="28"/>
          <w:szCs w:val="28"/>
        </w:rPr>
        <w:t>9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  <w:r w:rsidR="00AB275A">
        <w:rPr>
          <w:rFonts w:ascii="Arial" w:hAnsi="Arial" w:cs="Arial"/>
          <w:sz w:val="28"/>
          <w:szCs w:val="28"/>
        </w:rPr>
        <w:t xml:space="preserve"> v oblasti 1</w:t>
      </w:r>
      <w:ins w:id="0" w:author="Bartoš Pavel Ing." w:date="2023-05-19T08:16:00Z">
        <w:r w:rsidR="00F8629A">
          <w:rPr>
            <w:rFonts w:ascii="Arial" w:hAnsi="Arial" w:cs="Arial"/>
            <w:sz w:val="28"/>
            <w:szCs w:val="28"/>
          </w:rPr>
          <w:t xml:space="preserve"> </w:t>
        </w:r>
      </w:ins>
      <w:ins w:id="1" w:author="Bartoš Pavel Ing." w:date="2023-05-19T08:17:00Z">
        <w:r w:rsidR="00F8629A">
          <w:rPr>
            <w:rFonts w:ascii="Arial" w:hAnsi="Arial" w:cs="Arial"/>
            <w:sz w:val="28"/>
            <w:szCs w:val="28"/>
          </w:rPr>
          <w:t xml:space="preserve">- </w:t>
        </w:r>
        <w:proofErr w:type="spellStart"/>
        <w:r w:rsidR="00F8629A" w:rsidRPr="00D57A47">
          <w:rPr>
            <w:rFonts w:ascii="Arial" w:hAnsi="Arial" w:cs="Arial"/>
          </w:rPr>
          <w:t>Bystřicko</w:t>
        </w:r>
        <w:proofErr w:type="spellEnd"/>
        <w:r w:rsidR="00F8629A" w:rsidRPr="00D57A47">
          <w:rPr>
            <w:rFonts w:ascii="Arial" w:hAnsi="Arial" w:cs="Arial"/>
          </w:rPr>
          <w:t xml:space="preserve"> a </w:t>
        </w:r>
        <w:proofErr w:type="spellStart"/>
        <w:r w:rsidR="00F8629A" w:rsidRPr="00D57A47">
          <w:rPr>
            <w:rFonts w:ascii="Arial" w:hAnsi="Arial" w:cs="Arial"/>
          </w:rPr>
          <w:t>Velkomeziříčsko</w:t>
        </w:r>
      </w:ins>
      <w:proofErr w:type="spellEnd"/>
    </w:p>
    <w:p w14:paraId="53E4FB26" w14:textId="77777777" w:rsidR="002577AB" w:rsidRDefault="002577AB" w:rsidP="002577AB">
      <w:pPr>
        <w:jc w:val="center"/>
      </w:pPr>
    </w:p>
    <w:p w14:paraId="1283B122" w14:textId="77777777" w:rsidR="002577AB" w:rsidRDefault="002577AB" w:rsidP="002577AB">
      <w:pPr>
        <w:jc w:val="center"/>
      </w:pPr>
    </w:p>
    <w:p w14:paraId="612F0E09" w14:textId="77777777" w:rsidR="002577AB" w:rsidRDefault="002577AB" w:rsidP="002577AB">
      <w:pPr>
        <w:jc w:val="center"/>
      </w:pPr>
    </w:p>
    <w:p w14:paraId="653A614F" w14:textId="77777777" w:rsidR="002577AB" w:rsidRDefault="002577AB" w:rsidP="002577AB">
      <w:pPr>
        <w:jc w:val="center"/>
      </w:pPr>
    </w:p>
    <w:p w14:paraId="0BB3FF13" w14:textId="77777777" w:rsidR="002577AB" w:rsidRDefault="002577AB" w:rsidP="002577AB">
      <w:pPr>
        <w:jc w:val="center"/>
      </w:pPr>
    </w:p>
    <w:p w14:paraId="134D3A8C" w14:textId="77777777" w:rsidR="002577AB" w:rsidRDefault="002577AB" w:rsidP="002577AB">
      <w:pPr>
        <w:jc w:val="center"/>
      </w:pPr>
    </w:p>
    <w:p w14:paraId="14CBBAA5" w14:textId="77777777" w:rsidR="002577AB" w:rsidRDefault="002577AB" w:rsidP="002577AB">
      <w:pPr>
        <w:jc w:val="center"/>
      </w:pPr>
    </w:p>
    <w:p w14:paraId="66C3FEBE" w14:textId="77777777" w:rsidR="002577AB" w:rsidRDefault="002577AB" w:rsidP="002577AB">
      <w:pPr>
        <w:jc w:val="center"/>
      </w:pPr>
    </w:p>
    <w:p w14:paraId="08109EB6" w14:textId="77777777" w:rsidR="002577AB" w:rsidRDefault="002577AB" w:rsidP="002577AB">
      <w:pPr>
        <w:jc w:val="center"/>
      </w:pPr>
    </w:p>
    <w:p w14:paraId="00A55DE0" w14:textId="77777777" w:rsidR="002577AB" w:rsidRDefault="002577AB" w:rsidP="002577AB">
      <w:pPr>
        <w:jc w:val="center"/>
      </w:pPr>
    </w:p>
    <w:p w14:paraId="630EFEDD" w14:textId="77777777" w:rsidR="002577AB" w:rsidRDefault="002577AB" w:rsidP="002577AB">
      <w:pPr>
        <w:jc w:val="center"/>
      </w:pPr>
    </w:p>
    <w:p w14:paraId="51544FBC" w14:textId="77777777" w:rsidR="002577AB" w:rsidRDefault="002577AB" w:rsidP="002577AB">
      <w:pPr>
        <w:jc w:val="center"/>
      </w:pPr>
    </w:p>
    <w:p w14:paraId="2A83B05F" w14:textId="77777777" w:rsidR="002577AB" w:rsidRDefault="002577AB" w:rsidP="002577AB">
      <w:pPr>
        <w:jc w:val="center"/>
      </w:pPr>
    </w:p>
    <w:p w14:paraId="1911F485" w14:textId="77777777" w:rsidR="002577AB" w:rsidRDefault="002577AB" w:rsidP="002577AB">
      <w:pPr>
        <w:jc w:val="center"/>
      </w:pPr>
    </w:p>
    <w:p w14:paraId="60DE5B25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4D5B898F" w14:textId="77777777" w:rsidR="002577AB" w:rsidRPr="00385148" w:rsidRDefault="00056F78" w:rsidP="002577A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Leden 2023</w:t>
      </w:r>
    </w:p>
    <w:p w14:paraId="4BB91B19" w14:textId="77777777" w:rsidR="002577AB" w:rsidRDefault="002577AB" w:rsidP="002577AB">
      <w:pPr>
        <w:jc w:val="center"/>
      </w:pPr>
    </w:p>
    <w:p w14:paraId="17517A5B" w14:textId="77777777" w:rsidR="001C33B7" w:rsidRDefault="001C33B7">
      <w:r>
        <w:lastRenderedPageBreak/>
        <w:br w:type="page"/>
      </w:r>
    </w:p>
    <w:p w14:paraId="2BCFBA98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B362246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46CDB517" w14:textId="77777777" w:rsidR="005B6002" w:rsidRPr="005B6002" w:rsidRDefault="005B6002" w:rsidP="005B6002">
          <w:pPr>
            <w:rPr>
              <w:lang w:eastAsia="cs-CZ"/>
            </w:rPr>
          </w:pPr>
        </w:p>
        <w:p w14:paraId="5CA90F24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CB6C579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AC29449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5BFB2D9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63D121C" w14:textId="77777777" w:rsidR="00644C19" w:rsidRPr="005B6002" w:rsidRDefault="00000000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FECAFDC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6237625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9784082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754F979C" w14:textId="77777777" w:rsidR="001C33B7" w:rsidRDefault="001C33B7">
      <w:r>
        <w:br w:type="page"/>
      </w:r>
    </w:p>
    <w:p w14:paraId="09783A74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2" w:name="_Toc6386438"/>
      <w:bookmarkStart w:id="3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2"/>
      <w:bookmarkEnd w:id="3"/>
    </w:p>
    <w:p w14:paraId="64673481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665613D3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4" w:name="_Toc6386439"/>
      <w:bookmarkStart w:id="5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4"/>
      <w:bookmarkEnd w:id="5"/>
    </w:p>
    <w:p w14:paraId="0F43732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Jízdní doklady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 jsou s ohledem na druh jízdního dokladu prodávány prostřednictvím:</w:t>
      </w:r>
    </w:p>
    <w:p w14:paraId="29A45490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204CEC29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420C9E30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791D613D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77285E23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62B06404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23F9DEA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proofErr w:type="spellStart"/>
      <w:r w:rsidRPr="00456A0D">
        <w:rPr>
          <w:rFonts w:cs="Arial"/>
        </w:rPr>
        <w:t>eShop</w:t>
      </w:r>
      <w:proofErr w:type="spellEnd"/>
      <w:r w:rsidRPr="00456A0D">
        <w:rPr>
          <w:rFonts w:cs="Arial"/>
        </w:rPr>
        <w:t xml:space="preserve"> </w:t>
      </w:r>
      <w:r w:rsidR="008E01D4">
        <w:rPr>
          <w:rFonts w:cs="Arial"/>
        </w:rPr>
        <w:t xml:space="preserve">IDS </w:t>
      </w:r>
      <w:r w:rsidRPr="00456A0D">
        <w:rPr>
          <w:rFonts w:cs="Arial"/>
        </w:rPr>
        <w:t>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43E0319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0ADA73A7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79937753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2955AB0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Prodej jednorázových i časových jízdenek je prováděn na základě platby v hotovosti nebo bezhotovostně za použití bezkontaktních bankovních karet. Při prodeji časových jízdenek prostřednictvím </w:t>
      </w:r>
      <w:proofErr w:type="spellStart"/>
      <w:r w:rsidRPr="00456A0D">
        <w:rPr>
          <w:rFonts w:ascii="Arial" w:hAnsi="Arial" w:cs="Arial"/>
        </w:rPr>
        <w:t>eShop</w:t>
      </w:r>
      <w:proofErr w:type="spellEnd"/>
      <w:r w:rsidRPr="00456A0D">
        <w:rPr>
          <w:rFonts w:ascii="Arial" w:hAnsi="Arial" w:cs="Arial"/>
        </w:rPr>
        <w:t xml:space="preserve"> VDV je možná úhrada jízdného též převodem z účtu cestujícího.</w:t>
      </w:r>
    </w:p>
    <w:p w14:paraId="56901452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6" w:name="_Toc6386440"/>
      <w:bookmarkStart w:id="7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6"/>
      <w:bookmarkEnd w:id="7"/>
    </w:p>
    <w:p w14:paraId="70687EA1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Tyto kanceláře provozuj</w:t>
      </w:r>
      <w:ins w:id="8" w:author="Bartoš Pavel Ing." w:date="2023-05-19T08:24:00Z">
        <w:r w:rsidR="001629D6">
          <w:rPr>
            <w:rFonts w:ascii="Arial" w:hAnsi="Arial" w:cs="Arial"/>
          </w:rPr>
          <w:t>e</w:t>
        </w:r>
      </w:ins>
      <w:del w:id="9" w:author="Bartoš Pavel Ing." w:date="2023-05-19T08:24:00Z">
        <w:r w:rsidRPr="00456A0D" w:rsidDel="001629D6">
          <w:rPr>
            <w:rFonts w:ascii="Arial" w:hAnsi="Arial" w:cs="Arial"/>
          </w:rPr>
          <w:delText>í</w:delText>
        </w:r>
      </w:del>
      <w:r w:rsidRPr="00456A0D">
        <w:rPr>
          <w:rFonts w:ascii="Arial" w:hAnsi="Arial" w:cs="Arial"/>
        </w:rPr>
        <w:t xml:space="preserve"> dopravc</w:t>
      </w:r>
      <w:ins w:id="10" w:author="Bartoš Pavel Ing." w:date="2023-05-19T08:24:00Z">
        <w:r w:rsidR="001629D6">
          <w:rPr>
            <w:rFonts w:ascii="Arial" w:hAnsi="Arial" w:cs="Arial"/>
          </w:rPr>
          <w:t>e</w:t>
        </w:r>
      </w:ins>
      <w:del w:id="11" w:author="Bartoš Pavel Ing." w:date="2023-05-19T08:24:00Z">
        <w:r w:rsidRPr="00456A0D" w:rsidDel="001629D6">
          <w:rPr>
            <w:rFonts w:ascii="Arial" w:hAnsi="Arial" w:cs="Arial"/>
          </w:rPr>
          <w:delText>i</w:delText>
        </w:r>
      </w:del>
      <w:r w:rsidRPr="00456A0D">
        <w:rPr>
          <w:rFonts w:ascii="Arial" w:hAnsi="Arial" w:cs="Arial"/>
        </w:rPr>
        <w:t xml:space="preserve"> ve s</w:t>
      </w:r>
      <w:ins w:id="12" w:author="Bartoš Pavel Ing." w:date="2023-05-19T08:28:00Z">
        <w:r w:rsidR="00900511">
          <w:rPr>
            <w:rFonts w:ascii="Arial" w:hAnsi="Arial" w:cs="Arial"/>
          </w:rPr>
          <w:t xml:space="preserve">vé oblasti </w:t>
        </w:r>
      </w:ins>
      <w:ins w:id="13" w:author="Bartoš Pavel Ing." w:date="2023-05-19T08:29:00Z">
        <w:r w:rsidR="00900511">
          <w:rPr>
            <w:rFonts w:ascii="Arial" w:hAnsi="Arial" w:cs="Arial"/>
          </w:rPr>
          <w:t>uvedených v části</w:t>
        </w:r>
      </w:ins>
      <w:ins w:id="14" w:author="Bartoš Pavel Ing." w:date="2023-05-19T08:28:00Z">
        <w:r w:rsidR="00900511">
          <w:rPr>
            <w:rFonts w:ascii="Arial" w:hAnsi="Arial" w:cs="Arial"/>
          </w:rPr>
          <w:t xml:space="preserve"> 2.1.</w:t>
        </w:r>
      </w:ins>
      <w:del w:id="15" w:author="Bartoš Pavel Ing." w:date="2023-05-19T08:28:00Z">
        <w:r w:rsidRPr="00456A0D" w:rsidDel="00900511">
          <w:rPr>
            <w:rFonts w:ascii="Arial" w:hAnsi="Arial" w:cs="Arial"/>
          </w:rPr>
          <w:delText>vých</w:delText>
        </w:r>
      </w:del>
      <w:r w:rsidRPr="00456A0D">
        <w:rPr>
          <w:rFonts w:ascii="Arial" w:hAnsi="Arial" w:cs="Arial"/>
        </w:rPr>
        <w:t xml:space="preserve"> </w:t>
      </w:r>
      <w:del w:id="16" w:author="Bartoš Pavel Ing." w:date="2023-05-19T08:29:00Z">
        <w:r w:rsidRPr="00456A0D" w:rsidDel="00900511">
          <w:rPr>
            <w:rFonts w:ascii="Arial" w:hAnsi="Arial" w:cs="Arial"/>
          </w:rPr>
          <w:delText>oblastech, více viz kapitola 15 tohoto dokumentu.</w:delText>
        </w:r>
      </w:del>
    </w:p>
    <w:p w14:paraId="73CED574" w14:textId="77777777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17" w:name="_Toc6386441"/>
      <w:bookmarkStart w:id="18" w:name="_Toc45199472"/>
      <w:r w:rsidRPr="00385148">
        <w:rPr>
          <w:rFonts w:ascii="Arial" w:hAnsi="Arial" w:cs="Arial"/>
          <w:color w:val="auto"/>
        </w:rPr>
        <w:t>Prodej u řidiče</w:t>
      </w:r>
      <w:bookmarkEnd w:id="17"/>
      <w:bookmarkEnd w:id="18"/>
    </w:p>
    <w:p w14:paraId="60DFC3CA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Vozidla standardu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 xml:space="preserve">VDV musí být vybavena elektronickým odbavovacím systémem, prostřednictvím kterého řidiči autobusů zajišťují kontrolu a prodej jízdenek v systému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</w:t>
      </w:r>
    </w:p>
    <w:p w14:paraId="036717F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</w:t>
      </w:r>
      <w:r w:rsidRPr="00456A0D">
        <w:rPr>
          <w:rFonts w:ascii="Arial" w:hAnsi="Arial" w:cs="Arial"/>
        </w:rPr>
        <w:lastRenderedPageBreak/>
        <w:t xml:space="preserve">do požadované cílové zastávky, respektive z výchozí do cílové zóny cestujícího dle platného tarifu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 Řidič není povinen vydat kontrolní doklad pro cestujícího, který se prokáže platnou časovou jízdenkou.</w:t>
      </w:r>
    </w:p>
    <w:p w14:paraId="250E402F" w14:textId="0538737A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být vybaven na začátku směny drobnými mincemi a bankovkami </w:t>
      </w:r>
      <w:ins w:id="19" w:author="Bartoš Pavel Ing." w:date="2023-05-19T08:18:00Z">
        <w:r w:rsidR="00F8629A">
          <w:rPr>
            <w:rFonts w:ascii="Arial" w:hAnsi="Arial" w:cs="Arial"/>
          </w:rPr>
          <w:t>v celkové hodnotě min. 2000</w:t>
        </w:r>
      </w:ins>
      <w:ins w:id="20" w:author="Bartoš Pavel Ing." w:date="2023-05-19T08:19:00Z">
        <w:r w:rsidR="00F8629A">
          <w:rPr>
            <w:rFonts w:ascii="Arial" w:hAnsi="Arial" w:cs="Arial"/>
          </w:rPr>
          <w:t xml:space="preserve"> Kč </w:t>
        </w:r>
      </w:ins>
      <w:r w:rsidRPr="00456A0D">
        <w:rPr>
          <w:rFonts w:ascii="Arial" w:hAnsi="Arial" w:cs="Arial"/>
        </w:rPr>
        <w:t xml:space="preserve">tak, aby mohl cestujícímu prodat jízdenku a navrátit příslušný obnos při obdržení bankovky </w:t>
      </w:r>
      <w:del w:id="21" w:author="Bartoš Pavel Ing." w:date="2023-05-19T08:19:00Z">
        <w:r w:rsidRPr="00456A0D" w:rsidDel="00F8629A">
          <w:rPr>
            <w:rFonts w:ascii="Arial" w:hAnsi="Arial" w:cs="Arial"/>
          </w:rPr>
          <w:delText>maximálně v </w:delText>
        </w:r>
      </w:del>
      <w:ins w:id="22" w:author="Bartoš Pavel Ing." w:date="2023-05-19T10:14:00Z">
        <w:r w:rsidR="004B744E">
          <w:rPr>
            <w:rFonts w:ascii="Arial" w:hAnsi="Arial" w:cs="Arial"/>
          </w:rPr>
          <w:t> </w:t>
        </w:r>
      </w:ins>
      <w:del w:id="23" w:author="Bartoš Pavel Ing." w:date="2023-05-19T08:19:00Z">
        <w:r w:rsidRPr="00456A0D" w:rsidDel="00F8629A">
          <w:rPr>
            <w:rFonts w:ascii="Arial" w:hAnsi="Arial" w:cs="Arial"/>
          </w:rPr>
          <w:delText>hodnotě</w:delText>
        </w:r>
      </w:del>
      <w:ins w:id="24" w:author="Bartoš Pavel Ing." w:date="2023-05-19T10:14:00Z">
        <w:r w:rsidR="004B744E">
          <w:rPr>
            <w:rFonts w:ascii="Arial" w:hAnsi="Arial" w:cs="Arial"/>
          </w:rPr>
          <w:t xml:space="preserve">do </w:t>
        </w:r>
      </w:ins>
      <w:ins w:id="25" w:author="Bartoš Pavel Ing." w:date="2023-05-19T08:19:00Z">
        <w:r w:rsidR="004B744E">
          <w:rPr>
            <w:rFonts w:ascii="Arial" w:hAnsi="Arial" w:cs="Arial"/>
          </w:rPr>
          <w:t>maximální hodnoty</w:t>
        </w:r>
        <w:r w:rsidR="00F8629A">
          <w:rPr>
            <w:rFonts w:ascii="Arial" w:hAnsi="Arial" w:cs="Arial"/>
          </w:rPr>
          <w:t xml:space="preserve"> </w:t>
        </w:r>
      </w:ins>
      <w:del w:id="26" w:author="Bartoš Pavel Ing." w:date="2023-05-19T08:19:00Z">
        <w:r w:rsidRPr="00456A0D" w:rsidDel="00F8629A">
          <w:rPr>
            <w:rFonts w:ascii="Arial" w:hAnsi="Arial" w:cs="Arial"/>
          </w:rPr>
          <w:delText xml:space="preserve"> 2 0</w:delText>
        </w:r>
      </w:del>
      <w:ins w:id="27" w:author="Bartoš Pavel Ing." w:date="2023-05-19T08:19:00Z">
        <w:r w:rsidR="00F8629A">
          <w:rPr>
            <w:rFonts w:ascii="Arial" w:hAnsi="Arial" w:cs="Arial"/>
          </w:rPr>
          <w:t>5</w:t>
        </w:r>
      </w:ins>
      <w:r w:rsidRPr="00456A0D">
        <w:rPr>
          <w:rFonts w:ascii="Arial" w:hAnsi="Arial" w:cs="Arial"/>
        </w:rPr>
        <w:t>00 Kč.</w:t>
      </w:r>
    </w:p>
    <w:p w14:paraId="2EC1176D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28" w:name="_STANDARD_PŘEDPRODEJNÍCH_A"/>
      <w:bookmarkStart w:id="29" w:name="_Toc6386442"/>
      <w:bookmarkStart w:id="30" w:name="_Toc45199473"/>
      <w:bookmarkEnd w:id="2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29"/>
      <w:bookmarkEnd w:id="30"/>
    </w:p>
    <w:p w14:paraId="40AC8DF5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36CED648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31" w:name="_Toc6386443"/>
      <w:bookmarkStart w:id="3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31"/>
      <w:bookmarkEnd w:id="32"/>
    </w:p>
    <w:p w14:paraId="37FF5FAC" w14:textId="77777777" w:rsidR="001C33B7" w:rsidRPr="0098132D" w:rsidRDefault="001C33B7" w:rsidP="0098132D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Předprodejní a informační kanceláře </w:t>
      </w:r>
      <w:r w:rsidR="00AB275A">
        <w:rPr>
          <w:rFonts w:ascii="Arial" w:hAnsi="Arial" w:cs="Arial"/>
        </w:rPr>
        <w:t xml:space="preserve">v oblasti 1 </w:t>
      </w:r>
      <w:r w:rsidRPr="00456A0D">
        <w:rPr>
          <w:rFonts w:ascii="Arial" w:hAnsi="Arial" w:cs="Arial"/>
        </w:rPr>
        <w:t xml:space="preserve">jsou </w:t>
      </w:r>
      <w:r w:rsidR="00AB275A">
        <w:rPr>
          <w:rFonts w:ascii="Arial" w:hAnsi="Arial" w:cs="Arial"/>
        </w:rPr>
        <w:t>v kategorii B</w:t>
      </w:r>
      <w:r w:rsidRPr="00456A0D">
        <w:rPr>
          <w:rFonts w:ascii="Arial" w:hAnsi="Arial" w:cs="Arial"/>
        </w:rPr>
        <w:t xml:space="preserve"> s požadovaným umístěním: </w:t>
      </w:r>
    </w:p>
    <w:p w14:paraId="5B062951" w14:textId="77777777"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14:paraId="166BEE7B" w14:textId="77777777" w:rsidR="001C33B7" w:rsidRPr="00456A0D" w:rsidRDefault="001C33B7" w:rsidP="001C33B7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 xml:space="preserve">Bystřice nad Pernštejnem </w:t>
      </w:r>
      <w:r w:rsidRPr="00456A0D">
        <w:rPr>
          <w:rFonts w:ascii="Arial" w:hAnsi="Arial" w:cs="Arial"/>
        </w:rPr>
        <w:t>– 1 předprodejní a informační kancelář</w:t>
      </w:r>
    </w:p>
    <w:p w14:paraId="45A8A74B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Bystřice n.</w:t>
      </w:r>
      <w:r w:rsidR="0098132D">
        <w:rPr>
          <w:rFonts w:cs="Arial"/>
        </w:rPr>
        <w:t xml:space="preserve"> </w:t>
      </w:r>
      <w:proofErr w:type="spellStart"/>
      <w:r w:rsidRPr="00456A0D">
        <w:rPr>
          <w:rFonts w:cs="Arial"/>
        </w:rPr>
        <w:t>Pern</w:t>
      </w:r>
      <w:proofErr w:type="spellEnd"/>
      <w:r w:rsidR="0098132D">
        <w:rPr>
          <w:rFonts w:cs="Arial"/>
        </w:rPr>
        <w:t xml:space="preserve">., </w:t>
      </w:r>
      <w:r w:rsidRPr="00456A0D">
        <w:rPr>
          <w:rFonts w:cs="Arial"/>
        </w:rPr>
        <w:t>aut. nádr.</w:t>
      </w:r>
    </w:p>
    <w:p w14:paraId="7226D47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6B0D7F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Masarykovo náměstí – Koželužská – Bočkova – Farská – Ant. Štourače – Rácová – Zahradní – Malá branka – Novoměstská – Masarykovo náměstí</w:t>
      </w:r>
    </w:p>
    <w:p w14:paraId="595A856F" w14:textId="77777777" w:rsidR="001C33B7" w:rsidRPr="00456A0D" w:rsidRDefault="001C33B7" w:rsidP="001C33B7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Velké Meziříčí</w:t>
      </w:r>
      <w:r w:rsidRPr="00456A0D">
        <w:rPr>
          <w:rFonts w:ascii="Arial" w:hAnsi="Arial" w:cs="Arial"/>
        </w:rPr>
        <w:t xml:space="preserve"> – 1 předprodejní a informační kancelář</w:t>
      </w:r>
    </w:p>
    <w:p w14:paraId="00BDD79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Velké </w:t>
      </w:r>
      <w:proofErr w:type="spellStart"/>
      <w:proofErr w:type="gramStart"/>
      <w:r w:rsidRPr="00456A0D">
        <w:rPr>
          <w:rFonts w:cs="Arial"/>
        </w:rPr>
        <w:t>Meziříčí,,</w:t>
      </w:r>
      <w:proofErr w:type="gramEnd"/>
      <w:r w:rsidRPr="00456A0D">
        <w:rPr>
          <w:rFonts w:cs="Arial"/>
        </w:rPr>
        <w:t>Novosady</w:t>
      </w:r>
      <w:proofErr w:type="spellEnd"/>
    </w:p>
    <w:p w14:paraId="0E0423F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FE423A7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Třebíčská (od křižovatky s ul. Nádražní) – Pod Hradbami – </w:t>
      </w:r>
      <w:proofErr w:type="spellStart"/>
      <w:r w:rsidRPr="00456A0D">
        <w:rPr>
          <w:rFonts w:cs="Arial"/>
        </w:rPr>
        <w:t>Vrchovecká</w:t>
      </w:r>
      <w:proofErr w:type="spellEnd"/>
      <w:r w:rsidRPr="00456A0D">
        <w:rPr>
          <w:rFonts w:cs="Arial"/>
        </w:rPr>
        <w:t xml:space="preserve"> – Poříčí – </w:t>
      </w:r>
      <w:proofErr w:type="spellStart"/>
      <w:r w:rsidRPr="00456A0D">
        <w:rPr>
          <w:rFonts w:cs="Arial"/>
        </w:rPr>
        <w:t>Moráňská</w:t>
      </w:r>
      <w:proofErr w:type="spellEnd"/>
      <w:r w:rsidRPr="00456A0D">
        <w:rPr>
          <w:rFonts w:cs="Arial"/>
        </w:rPr>
        <w:t xml:space="preserve"> – Novosady – Komenského – Náměstí – Radnická – </w:t>
      </w:r>
      <w:proofErr w:type="spellStart"/>
      <w:r w:rsidRPr="00456A0D">
        <w:rPr>
          <w:rFonts w:cs="Arial"/>
        </w:rPr>
        <w:t>Hornoměstská</w:t>
      </w:r>
      <w:proofErr w:type="spellEnd"/>
      <w:r w:rsidRPr="00456A0D">
        <w:rPr>
          <w:rFonts w:cs="Arial"/>
        </w:rPr>
        <w:t xml:space="preserve"> (po křižovatku s ul. Skřivanova)</w:t>
      </w:r>
    </w:p>
    <w:p w14:paraId="7E38A51A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14:paraId="5E22E076" w14:textId="77777777"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30 hodin v týdnu, 5 dnů v týdnu, z toho alespoň 1 den do 17:00 a 1 den od 6:00, polední přestávka max. 30 minut)</w:t>
      </w:r>
    </w:p>
    <w:p w14:paraId="7B09FF2E" w14:textId="77777777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lastRenderedPageBreak/>
        <w:t>Objednatel může v odůvodněných případech udělit výjimku ve specifikaci požadovaných časů provozní doby informačních kanceláří kategorie A nebo B, nedojde-li ke snížení počtu hodin za kalendářní týden.</w:t>
      </w:r>
    </w:p>
    <w:p w14:paraId="498F92A1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33" w:name="_Toc6386444"/>
      <w:bookmarkStart w:id="34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33"/>
      <w:bookmarkEnd w:id="34"/>
    </w:p>
    <w:p w14:paraId="23F8FB57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21CEEBB5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1A3553F3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0AE258E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2879AF0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5F3B49FF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0092A1EB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145A658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6AF5A583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6CDB8424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3C6950B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F4B3FA6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74D586B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jízdních řádech (vyhledání spojení po České republice),</w:t>
      </w:r>
    </w:p>
    <w:p w14:paraId="3E9EECC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71EE92B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687E689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547E5B9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0E8D872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6687ADD3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7E2467B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14:paraId="55ACDA0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63356867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12F32F28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1664CF0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propagace vlastních komerčních aktivit či komerčních aktivit jeho smluvních partnerů (zájezdová doprava, dálkové linky apod.),</w:t>
      </w:r>
    </w:p>
    <w:p w14:paraId="3467DE1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0FBF22C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2A69FD0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3D4DAEC7" w14:textId="77777777" w:rsidR="00976429" w:rsidRDefault="00976429"/>
    <w:sectPr w:rsidR="00976429" w:rsidSect="00644C19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F3D92" w14:textId="77777777" w:rsidR="003917FB" w:rsidRDefault="003917FB" w:rsidP="001C33B7">
      <w:pPr>
        <w:spacing w:after="0" w:line="240" w:lineRule="auto"/>
      </w:pPr>
      <w:r>
        <w:separator/>
      </w:r>
    </w:p>
  </w:endnote>
  <w:endnote w:type="continuationSeparator" w:id="0">
    <w:p w14:paraId="7EEC004B" w14:textId="77777777" w:rsidR="003917FB" w:rsidRDefault="003917FB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5862842"/>
      <w:docPartObj>
        <w:docPartGallery w:val="Page Numbers (Bottom of Page)"/>
        <w:docPartUnique/>
      </w:docPartObj>
    </w:sdtPr>
    <w:sdtContent>
      <w:p w14:paraId="73B3D702" w14:textId="36987F85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44E">
          <w:rPr>
            <w:noProof/>
          </w:rPr>
          <w:t>4</w:t>
        </w:r>
        <w:r>
          <w:fldChar w:fldCharType="end"/>
        </w:r>
      </w:p>
    </w:sdtContent>
  </w:sdt>
  <w:p w14:paraId="554C6934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CC72F" w14:textId="77777777" w:rsidR="003917FB" w:rsidRDefault="003917FB" w:rsidP="001C33B7">
      <w:pPr>
        <w:spacing w:after="0" w:line="240" w:lineRule="auto"/>
      </w:pPr>
      <w:r>
        <w:separator/>
      </w:r>
    </w:p>
  </w:footnote>
  <w:footnote w:type="continuationSeparator" w:id="0">
    <w:p w14:paraId="0EF14891" w14:textId="77777777" w:rsidR="003917FB" w:rsidRDefault="003917FB" w:rsidP="001C33B7">
      <w:pPr>
        <w:spacing w:after="0" w:line="240" w:lineRule="auto"/>
      </w:pPr>
      <w:r>
        <w:continuationSeparator/>
      </w:r>
    </w:p>
  </w:footnote>
  <w:footnote w:id="1">
    <w:p w14:paraId="3B1886D9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36F9F705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2E863988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6E59F184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0B93505D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2D7EB98E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264578654">
    <w:abstractNumId w:val="0"/>
  </w:num>
  <w:num w:numId="2" w16cid:durableId="1292133688">
    <w:abstractNumId w:val="1"/>
  </w:num>
  <w:num w:numId="3" w16cid:durableId="1206256764">
    <w:abstractNumId w:val="4"/>
  </w:num>
  <w:num w:numId="4" w16cid:durableId="309333407">
    <w:abstractNumId w:val="2"/>
  </w:num>
  <w:num w:numId="5" w16cid:durableId="142167777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rtoš Pavel Ing.">
    <w15:presenceInfo w15:providerId="AD" w15:userId="S-1-5-21-2911291989-1281936650-3888358911-166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53D57"/>
    <w:rsid w:val="00056F78"/>
    <w:rsid w:val="001629D6"/>
    <w:rsid w:val="001C33B7"/>
    <w:rsid w:val="002577AB"/>
    <w:rsid w:val="0036653D"/>
    <w:rsid w:val="00385148"/>
    <w:rsid w:val="003917FB"/>
    <w:rsid w:val="003E1F3F"/>
    <w:rsid w:val="004B744E"/>
    <w:rsid w:val="004C047F"/>
    <w:rsid w:val="005B6002"/>
    <w:rsid w:val="00644C19"/>
    <w:rsid w:val="0071620C"/>
    <w:rsid w:val="007768C1"/>
    <w:rsid w:val="007D7BDF"/>
    <w:rsid w:val="008E01D4"/>
    <w:rsid w:val="00900511"/>
    <w:rsid w:val="0094390E"/>
    <w:rsid w:val="00976429"/>
    <w:rsid w:val="0098132D"/>
    <w:rsid w:val="00A46E1C"/>
    <w:rsid w:val="00AB275A"/>
    <w:rsid w:val="00BC7986"/>
    <w:rsid w:val="00D85210"/>
    <w:rsid w:val="00E12698"/>
    <w:rsid w:val="00EA75D7"/>
    <w:rsid w:val="00F8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E2844"/>
  <w15:chartTrackingRefBased/>
  <w15:docId w15:val="{8556ED3B-D541-4185-897F-A4AD0925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0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051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005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051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051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05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0511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852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054B1-0875-42A3-87AA-C0BF52B0B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1030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Vít Baťa</cp:lastModifiedBy>
  <cp:revision>6</cp:revision>
  <dcterms:created xsi:type="dcterms:W3CDTF">2023-05-19T06:16:00Z</dcterms:created>
  <dcterms:modified xsi:type="dcterms:W3CDTF">2023-06-02T13:13:00Z</dcterms:modified>
</cp:coreProperties>
</file>